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16DC5845"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619F6257"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9765CE" w:rsidRPr="009765CE">
        <w:rPr>
          <w:rFonts w:ascii="GHEA Grapalat" w:hAnsi="GHEA Grapalat"/>
          <w:i w:val="0"/>
          <w:color w:val="FF0000"/>
          <w:sz w:val="24"/>
          <w:szCs w:val="24"/>
          <w:lang w:val="en-US"/>
        </w:rPr>
        <w:t>11</w:t>
      </w:r>
      <w:r w:rsidRPr="006A0F68">
        <w:rPr>
          <w:rFonts w:ascii="GHEA Grapalat" w:hAnsi="GHEA Grapalat"/>
          <w:i w:val="0"/>
          <w:color w:val="FF0000"/>
          <w:sz w:val="24"/>
          <w:szCs w:val="24"/>
        </w:rPr>
        <w:t>" "</w:t>
      </w:r>
      <w:r w:rsidR="00AC0688" w:rsidRPr="00AC0688">
        <w:rPr>
          <w:rFonts w:ascii="GHEA Grapalat" w:hAnsi="GHEA Grapalat"/>
          <w:i w:val="0"/>
          <w:color w:val="FF0000"/>
          <w:sz w:val="24"/>
          <w:szCs w:val="24"/>
          <w:lang w:val="en-US"/>
        </w:rPr>
        <w:t>1</w:t>
      </w:r>
      <w:r w:rsidR="009765CE" w:rsidRPr="009765CE">
        <w:rPr>
          <w:rFonts w:ascii="GHEA Grapalat" w:hAnsi="GHEA Grapalat"/>
          <w:i w:val="0"/>
          <w:color w:val="FF0000"/>
          <w:sz w:val="24"/>
          <w:szCs w:val="24"/>
          <w:lang w:val="en-US"/>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C95427">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05F14950" w:rsidR="0091042F" w:rsidRPr="009765CE"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AC0688" w:rsidRPr="00AC0688">
        <w:rPr>
          <w:rFonts w:ascii="GHEA Grapalat" w:hAnsi="GHEA Grapalat"/>
          <w:i w:val="0"/>
          <w:sz w:val="24"/>
          <w:szCs w:val="24"/>
          <w:lang w:val="en-US"/>
        </w:rPr>
        <w:t>5</w:t>
      </w:r>
      <w:r w:rsidR="009C33C1">
        <w:rPr>
          <w:rFonts w:ascii="GHEA Grapalat" w:hAnsi="GHEA Grapalat"/>
          <w:i w:val="0"/>
          <w:sz w:val="24"/>
          <w:szCs w:val="24"/>
        </w:rPr>
        <w:t>/</w:t>
      </w:r>
      <w:r w:rsidR="009765CE" w:rsidRPr="009765CE">
        <w:rPr>
          <w:rFonts w:ascii="GHEA Grapalat" w:hAnsi="GHEA Grapalat"/>
          <w:i w:val="0"/>
          <w:sz w:val="24"/>
          <w:szCs w:val="24"/>
          <w:lang w:val="en-US"/>
        </w:rPr>
        <w:t>9</w:t>
      </w:r>
    </w:p>
    <w:p w14:paraId="786E5D47" w14:textId="4D03CBBC" w:rsidR="0083234A" w:rsidRPr="00402453" w:rsidRDefault="0083234A" w:rsidP="0083234A">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7DD966BD" w14:textId="77777777" w:rsidR="009765CE" w:rsidRDefault="009765CE" w:rsidP="0029475F">
      <w:pPr>
        <w:pStyle w:val="BodyTextIndent"/>
        <w:spacing w:line="240" w:lineRule="auto"/>
        <w:ind w:firstLine="0"/>
        <w:rPr>
          <w:rFonts w:ascii="GHEA Grapalat" w:hAnsi="GHEA Grapalat"/>
          <w:i w:val="0"/>
          <w:sz w:val="24"/>
          <w:szCs w:val="24"/>
          <w:lang w:val="ru-RU"/>
        </w:rPr>
      </w:pPr>
      <w:r w:rsidRPr="009765CE">
        <w:rPr>
          <w:rFonts w:ascii="GHEA Grapalat" w:hAnsi="GHEA Grapalat"/>
          <w:i w:val="0"/>
          <w:sz w:val="24"/>
          <w:szCs w:val="24"/>
        </w:rPr>
        <w:t>The participant selected as a result of this procedure will be invited, in accordance with the established procedure, to sign a contract for the performance of works on the asphalting of courtyards and interuniversity roads of the Malatia-Sebastia administrative district of Yerevan (hereinafter referred to as the contract).</w:t>
      </w:r>
    </w:p>
    <w:p w14:paraId="00633ABB" w14:textId="7CCDCA5E"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2D9BCA51"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B14163">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9765CE" w:rsidRPr="009765CE">
        <w:rPr>
          <w:rFonts w:ascii="GHEA Grapalat" w:hAnsi="GHEA Grapalat"/>
          <w:i w:val="0"/>
          <w:color w:val="FF0000"/>
          <w:spacing w:val="1"/>
          <w:sz w:val="24"/>
          <w:szCs w:val="24"/>
          <w:lang w:val="en-US"/>
        </w:rPr>
        <w:t>13</w:t>
      </w:r>
      <w:r w:rsidR="00114799">
        <w:rPr>
          <w:rFonts w:ascii="GHEA Grapalat" w:hAnsi="GHEA Grapalat"/>
          <w:i w:val="0"/>
          <w:color w:val="FF0000"/>
          <w:spacing w:val="1"/>
          <w:sz w:val="24"/>
          <w:szCs w:val="24"/>
          <w:lang w:val="en-US"/>
        </w:rPr>
        <w:t>.</w:t>
      </w:r>
      <w:r w:rsidR="009765CE" w:rsidRPr="009765CE">
        <w:rPr>
          <w:rFonts w:ascii="GHEA Grapalat" w:hAnsi="GHEA Grapalat"/>
          <w:i w:val="0"/>
          <w:color w:val="FF0000"/>
          <w:spacing w:val="1"/>
          <w:sz w:val="24"/>
          <w:szCs w:val="24"/>
          <w:lang w:val="en-US"/>
        </w:rPr>
        <w:t>01</w:t>
      </w:r>
      <w:r w:rsidR="00114799">
        <w:rPr>
          <w:rFonts w:ascii="GHEA Grapalat" w:hAnsi="GHEA Grapalat"/>
          <w:i w:val="0"/>
          <w:color w:val="FF0000"/>
          <w:spacing w:val="1"/>
          <w:sz w:val="24"/>
          <w:szCs w:val="24"/>
          <w:lang w:val="en-US"/>
        </w:rPr>
        <w:t>.202</w:t>
      </w:r>
      <w:r w:rsidR="009765CE" w:rsidRPr="009765CE">
        <w:rPr>
          <w:rFonts w:ascii="GHEA Grapalat" w:hAnsi="GHEA Grapalat"/>
          <w:i w:val="0"/>
          <w:color w:val="FF0000"/>
          <w:spacing w:val="1"/>
          <w:sz w:val="24"/>
          <w:szCs w:val="24"/>
          <w:lang w:val="en-US"/>
        </w:rPr>
        <w:t>5</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748FEFCC"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C95427">
        <w:rPr>
          <w:rFonts w:ascii="GHEA Grapalat" w:hAnsi="GHEA Grapalat"/>
          <w:i w:val="0"/>
          <w:color w:val="FF0000"/>
          <w:spacing w:val="1"/>
          <w:sz w:val="24"/>
          <w:szCs w:val="24"/>
          <w:lang w:val="hy-AM"/>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9765CE" w:rsidRPr="009765CE">
        <w:rPr>
          <w:rFonts w:ascii="GHEA Grapalat" w:hAnsi="GHEA Grapalat"/>
          <w:i w:val="0"/>
          <w:color w:val="FF0000"/>
          <w:spacing w:val="1"/>
          <w:sz w:val="24"/>
          <w:szCs w:val="24"/>
          <w:lang w:val="en-US"/>
        </w:rPr>
        <w:t>13</w:t>
      </w:r>
      <w:r w:rsidR="009765CE">
        <w:rPr>
          <w:rFonts w:ascii="GHEA Grapalat" w:hAnsi="GHEA Grapalat"/>
          <w:i w:val="0"/>
          <w:color w:val="FF0000"/>
          <w:spacing w:val="1"/>
          <w:sz w:val="24"/>
          <w:szCs w:val="24"/>
          <w:lang w:val="en-US"/>
        </w:rPr>
        <w:t>.</w:t>
      </w:r>
      <w:r w:rsidR="009765CE" w:rsidRPr="009765CE">
        <w:rPr>
          <w:rFonts w:ascii="GHEA Grapalat" w:hAnsi="GHEA Grapalat"/>
          <w:i w:val="0"/>
          <w:color w:val="FF0000"/>
          <w:spacing w:val="1"/>
          <w:sz w:val="24"/>
          <w:szCs w:val="24"/>
          <w:lang w:val="en-US"/>
        </w:rPr>
        <w:t>01</w:t>
      </w:r>
      <w:r w:rsidR="009765CE">
        <w:rPr>
          <w:rFonts w:ascii="GHEA Grapalat" w:hAnsi="GHEA Grapalat"/>
          <w:i w:val="0"/>
          <w:color w:val="FF0000"/>
          <w:spacing w:val="1"/>
          <w:sz w:val="24"/>
          <w:szCs w:val="24"/>
          <w:lang w:val="en-US"/>
        </w:rPr>
        <w:t>.202</w:t>
      </w:r>
      <w:r w:rsidR="009765CE" w:rsidRPr="009765CE">
        <w:rPr>
          <w:rFonts w:ascii="GHEA Grapalat" w:hAnsi="GHEA Grapalat"/>
          <w:i w:val="0"/>
          <w:color w:val="FF0000"/>
          <w:spacing w:val="1"/>
          <w:sz w:val="24"/>
          <w:szCs w:val="24"/>
          <w:lang w:val="en-US"/>
        </w:rPr>
        <w:t>5</w:t>
      </w:r>
      <w:r w:rsidR="00CF009F" w:rsidRPr="006A0F68">
        <w:rPr>
          <w:rFonts w:ascii="GHEA Grapalat" w:hAnsi="GHEA Grapalat"/>
          <w:i w:val="0"/>
          <w:color w:val="FF0000"/>
          <w:spacing w:val="1"/>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lastRenderedPageBreak/>
        <w:t xml:space="preserve">Contracting authority </w:t>
      </w:r>
      <w:r w:rsidRPr="003C2B5C">
        <w:rPr>
          <w:rFonts w:ascii="GHEA Grapalat" w:hAnsi="GHEA Grapalat"/>
          <w:i w:val="0"/>
          <w:sz w:val="24"/>
          <w:szCs w:val="24"/>
        </w:rPr>
        <w:t>Yerevan municipality</w:t>
      </w:r>
    </w:p>
    <w:sectPr w:rsidR="0002236A" w:rsidRPr="00402453" w:rsidSect="00BC411F">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27C0A" w14:textId="77777777" w:rsidR="00542543" w:rsidRDefault="00542543">
      <w:r>
        <w:separator/>
      </w:r>
    </w:p>
  </w:endnote>
  <w:endnote w:type="continuationSeparator" w:id="0">
    <w:p w14:paraId="4B7FB668" w14:textId="77777777" w:rsidR="00542543" w:rsidRDefault="0054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01E56" w14:textId="77777777" w:rsidR="00542543" w:rsidRDefault="00542543">
      <w:r>
        <w:separator/>
      </w:r>
    </w:p>
  </w:footnote>
  <w:footnote w:type="continuationSeparator" w:id="0">
    <w:p w14:paraId="08633CCA" w14:textId="77777777" w:rsidR="00542543" w:rsidRDefault="0054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5E38"/>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031"/>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53A"/>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699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330"/>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2543"/>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2D82"/>
    <w:rsid w:val="0087341E"/>
    <w:rsid w:val="00873A8F"/>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3C9D"/>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65CE"/>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688"/>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11F"/>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6BE1"/>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4C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D7B"/>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49</cp:revision>
  <cp:lastPrinted>2017-05-25T08:14:00Z</cp:lastPrinted>
  <dcterms:created xsi:type="dcterms:W3CDTF">2017-06-08T07:41:00Z</dcterms:created>
  <dcterms:modified xsi:type="dcterms:W3CDTF">2024-12-10T11:05:00Z</dcterms:modified>
</cp:coreProperties>
</file>